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954AA" w14:textId="2E68C27A" w:rsidR="00543372" w:rsidRDefault="000E705A" w:rsidP="00543372">
      <w:pPr>
        <w:jc w:val="right"/>
        <w:rPr>
          <w:rFonts w:ascii="Arial" w:hAnsi="Arial" w:cs="Arial"/>
          <w:b/>
          <w:sz w:val="22"/>
          <w:szCs w:val="22"/>
        </w:rPr>
      </w:pPr>
      <w:r w:rsidRPr="00F04256">
        <w:rPr>
          <w:rFonts w:ascii="Arial" w:hAnsi="Arial" w:cs="Arial"/>
          <w:b/>
          <w:sz w:val="22"/>
          <w:szCs w:val="22"/>
        </w:rPr>
        <w:t xml:space="preserve">Příloha č. </w:t>
      </w:r>
      <w:r w:rsidR="0018706C">
        <w:rPr>
          <w:rFonts w:ascii="Arial" w:hAnsi="Arial" w:cs="Arial"/>
          <w:b/>
          <w:sz w:val="22"/>
          <w:szCs w:val="22"/>
        </w:rPr>
        <w:t>3</w:t>
      </w:r>
    </w:p>
    <w:p w14:paraId="6621FBEF" w14:textId="77777777" w:rsidR="000E705A" w:rsidRPr="00543372" w:rsidRDefault="00FD16E5" w:rsidP="00543372">
      <w:pPr>
        <w:jc w:val="right"/>
        <w:rPr>
          <w:rFonts w:ascii="Arial" w:hAnsi="Arial" w:cs="Arial"/>
          <w:sz w:val="22"/>
          <w:szCs w:val="22"/>
        </w:rPr>
      </w:pPr>
      <w:r w:rsidRPr="00543372">
        <w:rPr>
          <w:rFonts w:ascii="Arial" w:hAnsi="Arial" w:cs="Arial"/>
          <w:sz w:val="22"/>
          <w:szCs w:val="22"/>
        </w:rPr>
        <w:t xml:space="preserve">Vzor Protokolu o </w:t>
      </w:r>
      <w:r w:rsidR="008E1C65" w:rsidRPr="00543372">
        <w:rPr>
          <w:rFonts w:ascii="Arial" w:hAnsi="Arial" w:cs="Arial"/>
          <w:sz w:val="22"/>
          <w:szCs w:val="22"/>
        </w:rPr>
        <w:t>kontrole</w:t>
      </w:r>
    </w:p>
    <w:tbl>
      <w:tblPr>
        <w:tblStyle w:val="Mkatabulky"/>
        <w:tblW w:w="1017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2931"/>
        <w:gridCol w:w="419"/>
        <w:gridCol w:w="6298"/>
      </w:tblGrid>
      <w:tr w:rsidR="00C82FD5" w:rsidRPr="00F04256" w14:paraId="5A6CCF98" w14:textId="77777777" w:rsidTr="00A31A0A">
        <w:tc>
          <w:tcPr>
            <w:tcW w:w="10170" w:type="dxa"/>
            <w:gridSpan w:val="4"/>
          </w:tcPr>
          <w:p w14:paraId="40CAFB88" w14:textId="77777777" w:rsidR="00C82FD5" w:rsidRPr="00F04256" w:rsidRDefault="00C82FD5">
            <w:pPr>
              <w:rPr>
                <w:rFonts w:ascii="Arial" w:hAnsi="Arial" w:cs="Arial"/>
                <w:b/>
              </w:rPr>
            </w:pPr>
          </w:p>
          <w:p w14:paraId="462065F9" w14:textId="77777777" w:rsidR="00146E40" w:rsidRDefault="00146E40" w:rsidP="00B83A5E">
            <w:pPr>
              <w:jc w:val="center"/>
              <w:rPr>
                <w:rFonts w:ascii="Arial" w:hAnsi="Arial" w:cs="Arial"/>
                <w:b/>
              </w:rPr>
            </w:pPr>
          </w:p>
          <w:p w14:paraId="63F4EBEE" w14:textId="77777777" w:rsidR="00146E40" w:rsidRDefault="00146E40" w:rsidP="00B83A5E">
            <w:pPr>
              <w:jc w:val="center"/>
              <w:rPr>
                <w:rFonts w:ascii="Arial" w:hAnsi="Arial" w:cs="Arial"/>
                <w:b/>
              </w:rPr>
            </w:pPr>
          </w:p>
          <w:p w14:paraId="460BE792" w14:textId="77777777" w:rsidR="00C82FD5" w:rsidRDefault="00C82FD5" w:rsidP="00B83A5E">
            <w:pPr>
              <w:jc w:val="center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b/>
              </w:rPr>
              <w:t>PRO</w:t>
            </w:r>
            <w:r w:rsidR="000943B2">
              <w:rPr>
                <w:rFonts w:ascii="Arial" w:hAnsi="Arial" w:cs="Arial"/>
                <w:b/>
              </w:rPr>
              <w:t>TO</w:t>
            </w:r>
            <w:r w:rsidRPr="00F04256">
              <w:rPr>
                <w:rFonts w:ascii="Arial" w:hAnsi="Arial" w:cs="Arial"/>
                <w:b/>
              </w:rPr>
              <w:t xml:space="preserve">KOL O </w:t>
            </w:r>
            <w:r w:rsidR="008E1C65">
              <w:rPr>
                <w:rFonts w:ascii="Arial" w:hAnsi="Arial" w:cs="Arial"/>
                <w:b/>
              </w:rPr>
              <w:t>KONTROLE</w:t>
            </w:r>
            <w:r w:rsidR="00B83A5E" w:rsidRPr="00F04256">
              <w:rPr>
                <w:rFonts w:ascii="Arial" w:hAnsi="Arial" w:cs="Arial"/>
                <w:b/>
              </w:rPr>
              <w:t xml:space="preserve"> č. </w:t>
            </w:r>
            <w:proofErr w:type="gramStart"/>
            <w:r w:rsidR="00B83A5E" w:rsidRPr="00F04256">
              <w:rPr>
                <w:rFonts w:ascii="Arial" w:hAnsi="Arial" w:cs="Arial"/>
                <w:highlight w:val="yellow"/>
              </w:rPr>
              <w:t xml:space="preserve">[  </w:t>
            </w:r>
            <w:proofErr w:type="gramEnd"/>
            <w:r w:rsidR="00B83A5E" w:rsidRPr="00F04256">
              <w:rPr>
                <w:rFonts w:ascii="Arial" w:hAnsi="Arial" w:cs="Arial"/>
                <w:highlight w:val="yellow"/>
              </w:rPr>
              <w:t xml:space="preserve">  ]</w:t>
            </w:r>
          </w:p>
          <w:p w14:paraId="51BFAB46" w14:textId="77777777" w:rsidR="00146E40" w:rsidRDefault="00146E40" w:rsidP="00B83A5E">
            <w:pPr>
              <w:jc w:val="center"/>
              <w:rPr>
                <w:rFonts w:ascii="Arial" w:hAnsi="Arial" w:cs="Arial"/>
              </w:rPr>
            </w:pPr>
          </w:p>
          <w:p w14:paraId="411A7119" w14:textId="77777777" w:rsidR="00146E40" w:rsidRPr="00F04256" w:rsidRDefault="00146E40" w:rsidP="00B83A5E">
            <w:pPr>
              <w:jc w:val="center"/>
              <w:rPr>
                <w:rFonts w:ascii="Arial" w:hAnsi="Arial" w:cs="Arial"/>
              </w:rPr>
            </w:pPr>
          </w:p>
          <w:p w14:paraId="2E71AFAA" w14:textId="77777777" w:rsidR="00BB5670" w:rsidRPr="00F04256" w:rsidRDefault="00BB5670" w:rsidP="00B83A5E">
            <w:pPr>
              <w:jc w:val="center"/>
              <w:rPr>
                <w:rFonts w:ascii="Arial" w:hAnsi="Arial" w:cs="Arial"/>
              </w:rPr>
            </w:pPr>
          </w:p>
        </w:tc>
      </w:tr>
      <w:tr w:rsidR="00651347" w:rsidRPr="00F04256" w14:paraId="4FE1905F" w14:textId="77777777" w:rsidTr="00A31A0A">
        <w:tc>
          <w:tcPr>
            <w:tcW w:w="3453" w:type="dxa"/>
            <w:gridSpan w:val="2"/>
          </w:tcPr>
          <w:p w14:paraId="1B64D4F6" w14:textId="77777777" w:rsidR="00C82FD5" w:rsidRPr="00F04256" w:rsidRDefault="00C82FD5">
            <w:pPr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b/>
              </w:rPr>
              <w:t>Objednatel:</w:t>
            </w:r>
          </w:p>
        </w:tc>
        <w:tc>
          <w:tcPr>
            <w:tcW w:w="419" w:type="dxa"/>
          </w:tcPr>
          <w:p w14:paraId="064A9393" w14:textId="77777777" w:rsidR="00C82FD5" w:rsidRPr="00F04256" w:rsidRDefault="00C82FD5" w:rsidP="00C82F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760C1656" w14:textId="77777777" w:rsidR="00C82FD5" w:rsidRDefault="00C82FD5" w:rsidP="00C82FD5">
            <w:pPr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společnost</w:t>
            </w:r>
            <w:r w:rsidRPr="00F04256">
              <w:rPr>
                <w:rFonts w:ascii="Arial" w:hAnsi="Arial" w:cs="Arial"/>
                <w:b/>
              </w:rPr>
              <w:t xml:space="preserve"> Lidl Česká republika v.o.s.</w:t>
            </w:r>
            <w:r w:rsidRPr="00F04256">
              <w:rPr>
                <w:rFonts w:ascii="Arial" w:hAnsi="Arial" w:cs="Arial"/>
              </w:rPr>
              <w:t>,</w:t>
            </w:r>
            <w:r w:rsidRPr="00F04256">
              <w:rPr>
                <w:rFonts w:ascii="Arial" w:hAnsi="Arial" w:cs="Arial"/>
                <w:b/>
              </w:rPr>
              <w:t xml:space="preserve"> </w:t>
            </w:r>
            <w:r w:rsidRPr="00F04256">
              <w:rPr>
                <w:rFonts w:ascii="Arial" w:hAnsi="Arial" w:cs="Arial"/>
              </w:rPr>
              <w:t>IČO: 261 78 541, se sídlem Praha 5, Nárožní 1359/11, PSČ 158 00, zapsaná v obchodním rejstříku vedeném Městským soudem v Praze, oddíl A, vložka 42824</w:t>
            </w:r>
          </w:p>
          <w:p w14:paraId="48C1DA53" w14:textId="77777777" w:rsidR="00146E40" w:rsidRPr="00F04256" w:rsidRDefault="00146E40" w:rsidP="00C82FD5">
            <w:pPr>
              <w:jc w:val="both"/>
              <w:rPr>
                <w:rFonts w:ascii="Arial" w:hAnsi="Arial" w:cs="Arial"/>
              </w:rPr>
            </w:pPr>
          </w:p>
        </w:tc>
      </w:tr>
      <w:tr w:rsidR="00651347" w:rsidRPr="00F04256" w14:paraId="19755DB5" w14:textId="77777777" w:rsidTr="00A31A0A">
        <w:tc>
          <w:tcPr>
            <w:tcW w:w="3453" w:type="dxa"/>
            <w:gridSpan w:val="2"/>
          </w:tcPr>
          <w:p w14:paraId="1B6C6DC5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b/>
              </w:rPr>
              <w:t>Zhotovitel:</w:t>
            </w:r>
          </w:p>
        </w:tc>
        <w:tc>
          <w:tcPr>
            <w:tcW w:w="419" w:type="dxa"/>
          </w:tcPr>
          <w:p w14:paraId="29BBEF91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29E24EB7" w14:textId="358F5AC5" w:rsidR="00C82FD5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 xml:space="preserve">společnost </w:t>
            </w:r>
            <w:proofErr w:type="gramStart"/>
            <w:r w:rsidRPr="00F04256">
              <w:rPr>
                <w:rFonts w:ascii="Arial" w:hAnsi="Arial" w:cs="Arial"/>
                <w:b/>
                <w:highlight w:val="yellow"/>
              </w:rPr>
              <w:t xml:space="preserve">[  </w:t>
            </w:r>
            <w:proofErr w:type="gramEnd"/>
            <w:ins w:id="0" w:author="Daniel Handlíř" w:date="2022-02-10T10:54:00Z">
              <w:r w:rsidR="00981063">
                <w:rPr>
                  <w:rFonts w:ascii="Arial" w:hAnsi="Arial" w:cs="Arial"/>
                  <w:b/>
                  <w:highlight w:val="yellow"/>
                </w:rPr>
                <w:t xml:space="preserve">                          </w:t>
              </w:r>
            </w:ins>
            <w:r w:rsidRPr="00F04256">
              <w:rPr>
                <w:rFonts w:ascii="Arial" w:hAnsi="Arial" w:cs="Arial"/>
                <w:b/>
                <w:highlight w:val="yellow"/>
              </w:rPr>
              <w:t xml:space="preserve">  ]</w:t>
            </w:r>
            <w:r w:rsidRPr="00F04256">
              <w:rPr>
                <w:rFonts w:ascii="Arial" w:hAnsi="Arial" w:cs="Arial"/>
              </w:rPr>
              <w:t xml:space="preserve">, IČO: </w:t>
            </w:r>
            <w:r w:rsidRPr="00F04256">
              <w:rPr>
                <w:rFonts w:ascii="Arial" w:hAnsi="Arial" w:cs="Arial"/>
                <w:highlight w:val="yellow"/>
              </w:rPr>
              <w:t xml:space="preserve">[  </w:t>
            </w:r>
            <w:ins w:id="1" w:author="Daniel Handlíř" w:date="2022-02-10T10:54:00Z">
              <w:r w:rsidR="00981063">
                <w:rPr>
                  <w:rFonts w:ascii="Arial" w:hAnsi="Arial" w:cs="Arial"/>
                  <w:highlight w:val="yellow"/>
                </w:rPr>
                <w:t xml:space="preserve">       </w:t>
              </w:r>
            </w:ins>
            <w:r w:rsidRPr="00F04256">
              <w:rPr>
                <w:rFonts w:ascii="Arial" w:hAnsi="Arial" w:cs="Arial"/>
                <w:highlight w:val="yellow"/>
              </w:rPr>
              <w:t xml:space="preserve">  ]</w:t>
            </w:r>
            <w:r w:rsidRPr="00F04256">
              <w:rPr>
                <w:rFonts w:ascii="Arial" w:hAnsi="Arial" w:cs="Arial"/>
              </w:rPr>
              <w:t xml:space="preserve">, se sídlem </w:t>
            </w:r>
            <w:r w:rsidRPr="00F04256">
              <w:rPr>
                <w:rFonts w:ascii="Arial" w:hAnsi="Arial" w:cs="Arial"/>
                <w:highlight w:val="yellow"/>
              </w:rPr>
              <w:t xml:space="preserve">[  </w:t>
            </w:r>
            <w:ins w:id="2" w:author="Daniel Handlíř" w:date="2022-02-10T10:54:00Z">
              <w:r w:rsidR="00981063">
                <w:rPr>
                  <w:rFonts w:ascii="Arial" w:hAnsi="Arial" w:cs="Arial"/>
                  <w:highlight w:val="yellow"/>
                </w:rPr>
                <w:t xml:space="preserve">           </w:t>
              </w:r>
            </w:ins>
            <w:r w:rsidRPr="00F04256">
              <w:rPr>
                <w:rFonts w:ascii="Arial" w:hAnsi="Arial" w:cs="Arial"/>
                <w:highlight w:val="yellow"/>
              </w:rPr>
              <w:t xml:space="preserve">  ]</w:t>
            </w:r>
            <w:r w:rsidRPr="00F04256">
              <w:rPr>
                <w:rFonts w:ascii="Arial" w:hAnsi="Arial" w:cs="Arial"/>
              </w:rPr>
              <w:t xml:space="preserve">, zapsaná v obchodním rejstříku vedeném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="00A31A0A">
              <w:rPr>
                <w:rFonts w:ascii="Arial" w:hAnsi="Arial" w:cs="Arial"/>
              </w:rPr>
              <w:t xml:space="preserve"> </w:t>
            </w:r>
            <w:r w:rsidRPr="00F04256">
              <w:rPr>
                <w:rFonts w:ascii="Arial" w:hAnsi="Arial" w:cs="Arial"/>
              </w:rPr>
              <w:t>soudem v 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oddíl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vložka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  <w:p w14:paraId="69F28F6E" w14:textId="77777777" w:rsidR="00146E40" w:rsidRPr="00F04256" w:rsidRDefault="00146E40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</w:tr>
      <w:tr w:rsidR="00651347" w:rsidRPr="00F04256" w14:paraId="002FD1B1" w14:textId="77777777" w:rsidTr="00A31A0A">
        <w:tc>
          <w:tcPr>
            <w:tcW w:w="522" w:type="dxa"/>
          </w:tcPr>
          <w:p w14:paraId="4698AE10" w14:textId="77777777" w:rsidR="00C82FD5" w:rsidRPr="00F04256" w:rsidRDefault="00C82FD5" w:rsidP="00C82FD5">
            <w:pPr>
              <w:spacing w:before="24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1.</w:t>
            </w:r>
          </w:p>
        </w:tc>
        <w:tc>
          <w:tcPr>
            <w:tcW w:w="2931" w:type="dxa"/>
          </w:tcPr>
          <w:p w14:paraId="6A5A7653" w14:textId="77777777" w:rsidR="00C82FD5" w:rsidRPr="00F04256" w:rsidRDefault="00C82FD5" w:rsidP="00C82FD5">
            <w:pPr>
              <w:spacing w:before="24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Výkladové pravidlo:</w:t>
            </w:r>
          </w:p>
        </w:tc>
        <w:tc>
          <w:tcPr>
            <w:tcW w:w="419" w:type="dxa"/>
          </w:tcPr>
          <w:p w14:paraId="2B7A382D" w14:textId="77777777" w:rsidR="00C82FD5" w:rsidRPr="00F04256" w:rsidRDefault="00C82FD5" w:rsidP="00C82FD5">
            <w:pPr>
              <w:spacing w:before="24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0AC9F104" w14:textId="6E2C6807" w:rsidR="00C82FD5" w:rsidRPr="00F04256" w:rsidRDefault="00C82FD5" w:rsidP="009439B7">
            <w:pPr>
              <w:spacing w:before="24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Slova uvozená velkým počátečním písmenem mají význam uvedený ve Smlouvě o dílo</w:t>
            </w:r>
            <w:r w:rsidR="000C1053" w:rsidRPr="00F04256">
              <w:rPr>
                <w:rFonts w:ascii="Arial" w:hAnsi="Arial" w:cs="Arial"/>
              </w:rPr>
              <w:t xml:space="preserve"> </w:t>
            </w:r>
            <w:r w:rsidR="00B62C86">
              <w:rPr>
                <w:rFonts w:ascii="Arial" w:hAnsi="Arial" w:cs="Arial"/>
              </w:rPr>
              <w:t xml:space="preserve">- </w:t>
            </w:r>
            <w:r w:rsidR="00625428">
              <w:rPr>
                <w:rFonts w:ascii="Arial" w:hAnsi="Arial" w:cs="Arial"/>
              </w:rPr>
              <w:t>Pořízení fotovoltaického systému bez akumulace pro vlastní spotřebu pro Logistické centrum Buštěhrad</w:t>
            </w:r>
            <w:r w:rsidR="00651347" w:rsidRPr="00F04256">
              <w:rPr>
                <w:rFonts w:ascii="Arial" w:hAnsi="Arial" w:cs="Arial"/>
              </w:rPr>
              <w:t xml:space="preserve"> </w:t>
            </w:r>
            <w:r w:rsidRPr="00F04256">
              <w:rPr>
                <w:rFonts w:ascii="Arial" w:hAnsi="Arial" w:cs="Arial"/>
              </w:rPr>
              <w:t xml:space="preserve">uzavřené mezi Objednatelem a Zhotovitelem dne </w:t>
            </w:r>
            <w:proofErr w:type="gramStart"/>
            <w:r w:rsidRPr="00F04256">
              <w:rPr>
                <w:rFonts w:ascii="Arial" w:hAnsi="Arial" w:cs="Arial"/>
                <w:highlight w:val="yellow"/>
              </w:rPr>
              <w:t xml:space="preserve">[  </w:t>
            </w:r>
            <w:proofErr w:type="gramEnd"/>
            <w:r w:rsidRPr="00F04256">
              <w:rPr>
                <w:rFonts w:ascii="Arial" w:hAnsi="Arial" w:cs="Arial"/>
                <w:highlight w:val="yellow"/>
              </w:rPr>
              <w:t xml:space="preserve"> ]</w:t>
            </w:r>
            <w:r w:rsidR="00722EF6">
              <w:rPr>
                <w:rFonts w:ascii="Arial" w:hAnsi="Arial" w:cs="Arial"/>
              </w:rPr>
              <w:t xml:space="preserve"> (dále jen „</w:t>
            </w:r>
            <w:r w:rsidR="00722EF6">
              <w:rPr>
                <w:rFonts w:ascii="Arial" w:hAnsi="Arial" w:cs="Arial"/>
                <w:b/>
              </w:rPr>
              <w:t>Smlouva</w:t>
            </w:r>
            <w:r w:rsidR="00722EF6">
              <w:rPr>
                <w:rFonts w:ascii="Arial" w:hAnsi="Arial" w:cs="Arial"/>
              </w:rPr>
              <w:t>“)</w:t>
            </w:r>
            <w:r w:rsidRPr="00F04256">
              <w:rPr>
                <w:rFonts w:ascii="Arial" w:hAnsi="Arial" w:cs="Arial"/>
              </w:rPr>
              <w:t xml:space="preserve">, pokud v tomto </w:t>
            </w:r>
            <w:r w:rsidR="00651347" w:rsidRPr="00F04256">
              <w:rPr>
                <w:rFonts w:ascii="Arial" w:hAnsi="Arial" w:cs="Arial"/>
              </w:rPr>
              <w:t>dokumentu</w:t>
            </w:r>
            <w:r w:rsidRPr="00F04256">
              <w:rPr>
                <w:rFonts w:ascii="Arial" w:hAnsi="Arial" w:cs="Arial"/>
              </w:rPr>
              <w:t xml:space="preserve"> není uvedeno jinak.</w:t>
            </w:r>
          </w:p>
        </w:tc>
      </w:tr>
      <w:tr w:rsidR="00651347" w:rsidRPr="00F04256" w14:paraId="545629A3" w14:textId="77777777" w:rsidTr="00A31A0A">
        <w:tc>
          <w:tcPr>
            <w:tcW w:w="522" w:type="dxa"/>
          </w:tcPr>
          <w:p w14:paraId="458C1F5C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2.</w:t>
            </w:r>
          </w:p>
        </w:tc>
        <w:tc>
          <w:tcPr>
            <w:tcW w:w="2931" w:type="dxa"/>
          </w:tcPr>
          <w:p w14:paraId="2B9BDEC5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Datum:</w:t>
            </w:r>
          </w:p>
        </w:tc>
        <w:tc>
          <w:tcPr>
            <w:tcW w:w="419" w:type="dxa"/>
          </w:tcPr>
          <w:p w14:paraId="15BE0555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98" w:type="dxa"/>
          </w:tcPr>
          <w:p w14:paraId="35DF5895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F04256" w14:paraId="5724E9E2" w14:textId="77777777" w:rsidTr="00A31A0A">
        <w:tc>
          <w:tcPr>
            <w:tcW w:w="522" w:type="dxa"/>
          </w:tcPr>
          <w:p w14:paraId="0888466F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3.</w:t>
            </w:r>
          </w:p>
        </w:tc>
        <w:tc>
          <w:tcPr>
            <w:tcW w:w="2931" w:type="dxa"/>
          </w:tcPr>
          <w:p w14:paraId="6F02B93C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Místo sepisu:</w:t>
            </w:r>
          </w:p>
        </w:tc>
        <w:tc>
          <w:tcPr>
            <w:tcW w:w="419" w:type="dxa"/>
          </w:tcPr>
          <w:p w14:paraId="56891361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98" w:type="dxa"/>
          </w:tcPr>
          <w:p w14:paraId="63B94F52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F04256" w14:paraId="55BA610D" w14:textId="77777777" w:rsidTr="00A31A0A">
        <w:tc>
          <w:tcPr>
            <w:tcW w:w="522" w:type="dxa"/>
          </w:tcPr>
          <w:p w14:paraId="3E2D6EEC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4.</w:t>
            </w:r>
          </w:p>
        </w:tc>
        <w:tc>
          <w:tcPr>
            <w:tcW w:w="2931" w:type="dxa"/>
          </w:tcPr>
          <w:p w14:paraId="70053C2F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Přítomné osoby:</w:t>
            </w:r>
          </w:p>
        </w:tc>
        <w:tc>
          <w:tcPr>
            <w:tcW w:w="419" w:type="dxa"/>
          </w:tcPr>
          <w:p w14:paraId="13E2B8DC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7BDA850B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za Objednatele:</w:t>
            </w:r>
          </w:p>
          <w:p w14:paraId="092EEEE3" w14:textId="77777777" w:rsidR="00C82FD5" w:rsidRPr="00F04256" w:rsidRDefault="00C82FD5" w:rsidP="00651347">
            <w:pPr>
              <w:pStyle w:val="Odstavecseseznamem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  <w:p w14:paraId="688F1F8D" w14:textId="77777777" w:rsidR="00C82FD5" w:rsidRPr="00F04256" w:rsidRDefault="00C82FD5" w:rsidP="00651347">
            <w:pPr>
              <w:pStyle w:val="Odstavecseseznamem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F04256" w14:paraId="528C41C5" w14:textId="77777777" w:rsidTr="00A31A0A">
        <w:tc>
          <w:tcPr>
            <w:tcW w:w="522" w:type="dxa"/>
          </w:tcPr>
          <w:p w14:paraId="6A2A2116" w14:textId="77777777" w:rsidR="00C82FD5" w:rsidRPr="00F04256" w:rsidRDefault="00C82FD5" w:rsidP="00C82F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31" w:type="dxa"/>
          </w:tcPr>
          <w:p w14:paraId="6D444260" w14:textId="77777777" w:rsidR="00C82FD5" w:rsidRPr="00F04256" w:rsidRDefault="00C82FD5" w:rsidP="00C82F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9" w:type="dxa"/>
          </w:tcPr>
          <w:p w14:paraId="6EB3409A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6DC24B27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za Zhotovitele:</w:t>
            </w:r>
          </w:p>
          <w:p w14:paraId="51CA1712" w14:textId="77777777" w:rsidR="00C82FD5" w:rsidRPr="00F04256" w:rsidRDefault="00C82FD5" w:rsidP="00651347">
            <w:pPr>
              <w:pStyle w:val="Odstavecseseznamem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  <w:p w14:paraId="50E3E9C6" w14:textId="77777777" w:rsidR="00C82FD5" w:rsidRPr="00F04256" w:rsidRDefault="00C82FD5" w:rsidP="00651347">
            <w:pPr>
              <w:pStyle w:val="Odstavecseseznamem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A31A0A" w:rsidRPr="00F04256" w14:paraId="221075AA" w14:textId="77777777" w:rsidTr="008E1C65">
        <w:tc>
          <w:tcPr>
            <w:tcW w:w="522" w:type="dxa"/>
          </w:tcPr>
          <w:p w14:paraId="69C41188" w14:textId="77777777" w:rsidR="00A31A0A" w:rsidRPr="00F04256" w:rsidRDefault="00A31A0A" w:rsidP="008E1C65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5.</w:t>
            </w:r>
          </w:p>
        </w:tc>
        <w:tc>
          <w:tcPr>
            <w:tcW w:w="2931" w:type="dxa"/>
          </w:tcPr>
          <w:p w14:paraId="21E18EFC" w14:textId="77777777" w:rsidR="00A31A0A" w:rsidRPr="00F04256" w:rsidRDefault="008E1C65" w:rsidP="008E1C65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Kontrolovaná Fáze výstavby:</w:t>
            </w:r>
          </w:p>
        </w:tc>
        <w:tc>
          <w:tcPr>
            <w:tcW w:w="419" w:type="dxa"/>
          </w:tcPr>
          <w:p w14:paraId="653727B2" w14:textId="77777777" w:rsidR="00A31A0A" w:rsidRPr="00F04256" w:rsidRDefault="00A31A0A" w:rsidP="008E1C6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0FFAC2D1" w14:textId="77777777" w:rsidR="00A31A0A" w:rsidRPr="00F04256" w:rsidRDefault="008E1C65" w:rsidP="008E1C65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</w:t>
            </w:r>
            <w:r>
              <w:rPr>
                <w:rFonts w:ascii="Arial" w:hAnsi="Arial" w:cs="Arial"/>
                <w:i/>
                <w:highlight w:val="yellow"/>
              </w:rPr>
              <w:t>doplnit dle Harmonogramu provádění Díla – tj. přílohy č. 5 Smlouvy o dílo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8E1C65" w:rsidRPr="008E1C65" w14:paraId="6D8BFB69" w14:textId="77777777" w:rsidTr="00A31A0A">
        <w:tc>
          <w:tcPr>
            <w:tcW w:w="522" w:type="dxa"/>
            <w:vAlign w:val="bottom"/>
          </w:tcPr>
          <w:p w14:paraId="6C7EB4E6" w14:textId="77777777" w:rsidR="008E1C65" w:rsidRPr="008E1C65" w:rsidRDefault="008E1C65" w:rsidP="00651347">
            <w:pPr>
              <w:spacing w:before="120"/>
              <w:rPr>
                <w:rFonts w:ascii="Arial" w:hAnsi="Arial" w:cs="Arial"/>
              </w:rPr>
            </w:pPr>
            <w:r w:rsidRPr="008E1C65">
              <w:rPr>
                <w:rFonts w:ascii="Arial" w:hAnsi="Arial" w:cs="Arial"/>
              </w:rPr>
              <w:t>6.</w:t>
            </w:r>
          </w:p>
        </w:tc>
        <w:tc>
          <w:tcPr>
            <w:tcW w:w="2931" w:type="dxa"/>
            <w:vAlign w:val="bottom"/>
          </w:tcPr>
          <w:p w14:paraId="53EED9F5" w14:textId="77777777" w:rsidR="008E1C65" w:rsidRPr="008E1C65" w:rsidRDefault="008E1C65" w:rsidP="009439B7">
            <w:pPr>
              <w:spacing w:before="120"/>
              <w:rPr>
                <w:rFonts w:ascii="Arial" w:hAnsi="Arial" w:cs="Arial"/>
              </w:rPr>
            </w:pPr>
            <w:r w:rsidRPr="008E1C65">
              <w:rPr>
                <w:rFonts w:ascii="Arial" w:hAnsi="Arial" w:cs="Arial"/>
              </w:rPr>
              <w:t>Výsledek kontroly:</w:t>
            </w:r>
          </w:p>
        </w:tc>
        <w:tc>
          <w:tcPr>
            <w:tcW w:w="419" w:type="dxa"/>
            <w:vAlign w:val="bottom"/>
          </w:tcPr>
          <w:p w14:paraId="0D2C7655" w14:textId="77777777" w:rsidR="008E1C65" w:rsidRPr="008E1C65" w:rsidRDefault="008E1C65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298" w:type="dxa"/>
            <w:vAlign w:val="bottom"/>
          </w:tcPr>
          <w:p w14:paraId="7DC444AF" w14:textId="77777777" w:rsidR="008E1C65" w:rsidRPr="008E1C65" w:rsidRDefault="008E1C65" w:rsidP="008E1C65">
            <w:pPr>
              <w:spacing w:before="120"/>
              <w:jc w:val="both"/>
              <w:rPr>
                <w:rFonts w:ascii="Arial" w:hAnsi="Arial" w:cs="Arial"/>
              </w:rPr>
            </w:pPr>
            <w:r w:rsidRPr="008E1C65">
              <w:rPr>
                <w:rFonts w:ascii="Arial" w:hAnsi="Arial" w:cs="Arial"/>
              </w:rPr>
              <w:t>Kontrolovaná Fáze výstavby je:</w:t>
            </w:r>
          </w:p>
        </w:tc>
      </w:tr>
      <w:tr w:rsidR="00A31A0A" w:rsidRPr="008E1C65" w14:paraId="3167F2C8" w14:textId="77777777" w:rsidTr="00A31A0A">
        <w:tc>
          <w:tcPr>
            <w:tcW w:w="522" w:type="dxa"/>
            <w:vAlign w:val="bottom"/>
          </w:tcPr>
          <w:p w14:paraId="2E38E581" w14:textId="77777777" w:rsidR="00A31A0A" w:rsidRPr="008E1C65" w:rsidRDefault="00A31A0A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31" w:type="dxa"/>
            <w:vAlign w:val="bottom"/>
          </w:tcPr>
          <w:p w14:paraId="57C9512A" w14:textId="77777777" w:rsidR="00A31A0A" w:rsidRPr="008E1C65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9" w:type="dxa"/>
            <w:vAlign w:val="bottom"/>
          </w:tcPr>
          <w:p w14:paraId="613BA726" w14:textId="77777777" w:rsidR="00A31A0A" w:rsidRPr="008E1C65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298" w:type="dxa"/>
            <w:vAlign w:val="bottom"/>
          </w:tcPr>
          <w:p w14:paraId="4888566A" w14:textId="77777777" w:rsidR="00A31A0A" w:rsidRPr="008E1C65" w:rsidRDefault="00A31A0A" w:rsidP="00BD3387">
            <w:pPr>
              <w:pStyle w:val="Odstavecseseznamem"/>
              <w:numPr>
                <w:ilvl w:val="0"/>
                <w:numId w:val="7"/>
              </w:numPr>
              <w:spacing w:before="120"/>
              <w:ind w:left="467" w:hanging="450"/>
              <w:jc w:val="both"/>
              <w:rPr>
                <w:rFonts w:ascii="Arial" w:hAnsi="Arial" w:cs="Arial"/>
              </w:rPr>
            </w:pPr>
            <w:r w:rsidRPr="008E1C65">
              <w:rPr>
                <w:rFonts w:ascii="Arial" w:hAnsi="Arial" w:cs="Arial"/>
              </w:rPr>
              <w:t xml:space="preserve">je bez </w:t>
            </w:r>
            <w:r w:rsidR="00BD3387" w:rsidRPr="008E1C65">
              <w:rPr>
                <w:rFonts w:ascii="Arial" w:hAnsi="Arial" w:cs="Arial"/>
              </w:rPr>
              <w:t xml:space="preserve">zjevných </w:t>
            </w:r>
            <w:r w:rsidRPr="008E1C65">
              <w:rPr>
                <w:rFonts w:ascii="Arial" w:hAnsi="Arial" w:cs="Arial"/>
              </w:rPr>
              <w:t xml:space="preserve">vad        </w:t>
            </w:r>
            <w:proofErr w:type="gramStart"/>
            <w:r w:rsidRPr="008E1C65">
              <w:rPr>
                <w:rFonts w:ascii="Arial" w:hAnsi="Arial" w:cs="Arial"/>
              </w:rPr>
              <w:t xml:space="preserve">   </w:t>
            </w:r>
            <w:r w:rsidRPr="008E1C65">
              <w:rPr>
                <w:rFonts w:ascii="Arial" w:hAnsi="Arial" w:cs="Arial"/>
                <w:highlight w:val="yellow"/>
              </w:rPr>
              <w:t>[</w:t>
            </w:r>
            <w:proofErr w:type="gramEnd"/>
            <w:r w:rsidRPr="008E1C65">
              <w:rPr>
                <w:rFonts w:ascii="Arial" w:hAnsi="Arial" w:cs="Arial"/>
                <w:i/>
                <w:highlight w:val="yellow"/>
              </w:rPr>
              <w:t>ANO/NE</w:t>
            </w:r>
            <w:r w:rsidRPr="008E1C65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8E1C65" w14:paraId="279DAFDA" w14:textId="77777777" w:rsidTr="00A31A0A">
        <w:trPr>
          <w:trHeight w:val="283"/>
        </w:trPr>
        <w:tc>
          <w:tcPr>
            <w:tcW w:w="522" w:type="dxa"/>
            <w:vAlign w:val="bottom"/>
          </w:tcPr>
          <w:p w14:paraId="7BD9A710" w14:textId="77777777" w:rsidR="00A31A0A" w:rsidRPr="008E1C65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31" w:type="dxa"/>
            <w:vAlign w:val="bottom"/>
          </w:tcPr>
          <w:p w14:paraId="67EB0ACB" w14:textId="77777777" w:rsidR="00A31A0A" w:rsidRPr="008E1C65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9" w:type="dxa"/>
            <w:vAlign w:val="bottom"/>
          </w:tcPr>
          <w:p w14:paraId="3F0A02DC" w14:textId="77777777" w:rsidR="00A31A0A" w:rsidRPr="008E1C65" w:rsidRDefault="00A31A0A" w:rsidP="009439B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298" w:type="dxa"/>
            <w:vAlign w:val="bottom"/>
          </w:tcPr>
          <w:p w14:paraId="7E1C8816" w14:textId="77777777" w:rsidR="00A31A0A" w:rsidRPr="008E1C65" w:rsidRDefault="00A31A0A" w:rsidP="008E1C65">
            <w:pPr>
              <w:pStyle w:val="Odstavecseseznamem"/>
              <w:numPr>
                <w:ilvl w:val="0"/>
                <w:numId w:val="7"/>
              </w:numPr>
              <w:spacing w:before="120"/>
              <w:ind w:left="467" w:hanging="450"/>
              <w:jc w:val="both"/>
              <w:rPr>
                <w:rFonts w:ascii="Arial" w:hAnsi="Arial" w:cs="Arial"/>
              </w:rPr>
            </w:pPr>
            <w:r w:rsidRPr="008E1C65">
              <w:rPr>
                <w:rFonts w:ascii="Arial" w:hAnsi="Arial" w:cs="Arial"/>
              </w:rPr>
              <w:t xml:space="preserve">má vady     </w:t>
            </w:r>
            <w:r w:rsidR="008E1C65" w:rsidRPr="008E1C65">
              <w:rPr>
                <w:rFonts w:ascii="Arial" w:hAnsi="Arial" w:cs="Arial"/>
              </w:rPr>
              <w:t xml:space="preserve">                  </w:t>
            </w:r>
            <w:r w:rsidRPr="008E1C65">
              <w:rPr>
                <w:rFonts w:ascii="Arial" w:hAnsi="Arial" w:cs="Arial"/>
              </w:rPr>
              <w:t xml:space="preserve">   </w:t>
            </w:r>
            <w:proofErr w:type="gramStart"/>
            <w:r w:rsidRPr="008E1C65">
              <w:rPr>
                <w:rFonts w:ascii="Arial" w:hAnsi="Arial" w:cs="Arial"/>
              </w:rPr>
              <w:t xml:space="preserve">   </w:t>
            </w:r>
            <w:r w:rsidRPr="008E1C65">
              <w:rPr>
                <w:rFonts w:ascii="Arial" w:hAnsi="Arial" w:cs="Arial"/>
                <w:highlight w:val="yellow"/>
              </w:rPr>
              <w:t>[</w:t>
            </w:r>
            <w:proofErr w:type="gramEnd"/>
            <w:r w:rsidRPr="008E1C65">
              <w:rPr>
                <w:rFonts w:ascii="Arial" w:hAnsi="Arial" w:cs="Arial"/>
                <w:i/>
                <w:highlight w:val="yellow"/>
              </w:rPr>
              <w:t>ANO/NE</w:t>
            </w:r>
            <w:r w:rsidRPr="008E1C65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F04256" w14:paraId="26222E17" w14:textId="77777777" w:rsidTr="00A31A0A">
        <w:tc>
          <w:tcPr>
            <w:tcW w:w="522" w:type="dxa"/>
          </w:tcPr>
          <w:p w14:paraId="676FFB69" w14:textId="77777777" w:rsidR="00A31A0A" w:rsidRPr="00F04256" w:rsidRDefault="00A31A0A" w:rsidP="009439B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2931" w:type="dxa"/>
          </w:tcPr>
          <w:p w14:paraId="4E0CD458" w14:textId="77777777" w:rsidR="00A31A0A" w:rsidRPr="00F04256" w:rsidRDefault="00A31A0A" w:rsidP="008E1C65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Popis vad:</w:t>
            </w:r>
          </w:p>
        </w:tc>
        <w:tc>
          <w:tcPr>
            <w:tcW w:w="419" w:type="dxa"/>
          </w:tcPr>
          <w:p w14:paraId="5D3B0EB5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3DB00E52" w14:textId="77777777" w:rsidR="00A31A0A" w:rsidRPr="00F04256" w:rsidRDefault="00A31A0A" w:rsidP="00C04C58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</w:t>
            </w:r>
            <w:r>
              <w:rPr>
                <w:rFonts w:ascii="Arial" w:hAnsi="Arial" w:cs="Arial"/>
                <w:i/>
                <w:highlight w:val="yellow"/>
              </w:rPr>
              <w:t>vypsat, příp. odkázat na dokument, který však musí být přílohou tohoto Protokolu o předání Díla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F04256" w14:paraId="4C474B77" w14:textId="77777777" w:rsidTr="00A31A0A">
        <w:tc>
          <w:tcPr>
            <w:tcW w:w="522" w:type="dxa"/>
          </w:tcPr>
          <w:p w14:paraId="084EFB14" w14:textId="77777777" w:rsidR="00A31A0A" w:rsidRPr="00F04256" w:rsidRDefault="00A31A0A" w:rsidP="0065134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F04256">
              <w:rPr>
                <w:rFonts w:ascii="Arial" w:hAnsi="Arial" w:cs="Arial"/>
              </w:rPr>
              <w:t>.</w:t>
            </w:r>
          </w:p>
        </w:tc>
        <w:tc>
          <w:tcPr>
            <w:tcW w:w="2931" w:type="dxa"/>
          </w:tcPr>
          <w:p w14:paraId="5902F61F" w14:textId="77777777" w:rsidR="00A31A0A" w:rsidRPr="00F04256" w:rsidRDefault="008E1C65" w:rsidP="00BB5670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Lhůta</w:t>
            </w:r>
            <w:r w:rsidRPr="00F04256">
              <w:rPr>
                <w:rFonts w:ascii="Arial" w:hAnsi="Arial" w:cs="Arial"/>
              </w:rPr>
              <w:t xml:space="preserve"> pro odstranění zjištěných vad:</w:t>
            </w:r>
          </w:p>
        </w:tc>
        <w:tc>
          <w:tcPr>
            <w:tcW w:w="419" w:type="dxa"/>
          </w:tcPr>
          <w:p w14:paraId="61A8E484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27539351" w14:textId="77777777" w:rsidR="00A31A0A" w:rsidRPr="00F04256" w:rsidRDefault="008E1C65" w:rsidP="00C04C58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</w:t>
            </w:r>
            <w:r>
              <w:rPr>
                <w:rFonts w:ascii="Arial" w:hAnsi="Arial" w:cs="Arial"/>
                <w:i/>
                <w:highlight w:val="yellow"/>
              </w:rPr>
              <w:t>vypsat, příp. odkázat na dokument, který však musí být přílohou tohoto Protokolu o předání Díla</w:t>
            </w:r>
            <w:r w:rsidRPr="00F04256">
              <w:rPr>
                <w:rFonts w:ascii="Arial" w:hAnsi="Arial" w:cs="Arial"/>
                <w:highlight w:val="yellow"/>
              </w:rPr>
              <w:t>]</w:t>
            </w:r>
          </w:p>
        </w:tc>
      </w:tr>
      <w:tr w:rsidR="00A31A0A" w:rsidRPr="00F04256" w14:paraId="371815CC" w14:textId="77777777" w:rsidTr="00A31A0A">
        <w:tc>
          <w:tcPr>
            <w:tcW w:w="522" w:type="dxa"/>
          </w:tcPr>
          <w:p w14:paraId="6626E12E" w14:textId="77777777" w:rsidR="00A31A0A" w:rsidRPr="00F04256" w:rsidRDefault="008E1C65" w:rsidP="00722EF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A31A0A" w:rsidRPr="00F04256">
              <w:rPr>
                <w:rFonts w:ascii="Arial" w:hAnsi="Arial" w:cs="Arial"/>
              </w:rPr>
              <w:t>.</w:t>
            </w:r>
          </w:p>
        </w:tc>
        <w:tc>
          <w:tcPr>
            <w:tcW w:w="2931" w:type="dxa"/>
          </w:tcPr>
          <w:p w14:paraId="7C999074" w14:textId="77777777" w:rsidR="00A31A0A" w:rsidRPr="00F04256" w:rsidRDefault="00A31A0A" w:rsidP="00BB5670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Ostatní poznámky:</w:t>
            </w:r>
          </w:p>
        </w:tc>
        <w:tc>
          <w:tcPr>
            <w:tcW w:w="419" w:type="dxa"/>
          </w:tcPr>
          <w:p w14:paraId="2A479DD0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98" w:type="dxa"/>
          </w:tcPr>
          <w:p w14:paraId="187E0F27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A31A0A" w:rsidRPr="00F04256" w14:paraId="41B1EB7A" w14:textId="77777777" w:rsidTr="00A31A0A">
        <w:tc>
          <w:tcPr>
            <w:tcW w:w="522" w:type="dxa"/>
          </w:tcPr>
          <w:p w14:paraId="320909A7" w14:textId="77777777" w:rsidR="00A31A0A" w:rsidRPr="00F04256" w:rsidRDefault="008E1C65" w:rsidP="00722EF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  <w:r w:rsidR="00A31A0A" w:rsidRPr="00F04256">
              <w:rPr>
                <w:rFonts w:ascii="Arial" w:hAnsi="Arial" w:cs="Arial"/>
              </w:rPr>
              <w:t>.</w:t>
            </w:r>
          </w:p>
        </w:tc>
        <w:tc>
          <w:tcPr>
            <w:tcW w:w="9648" w:type="dxa"/>
            <w:gridSpan w:val="3"/>
            <w:vAlign w:val="bottom"/>
          </w:tcPr>
          <w:p w14:paraId="1FC41DA4" w14:textId="77777777" w:rsidR="00A31A0A" w:rsidRPr="00F04256" w:rsidRDefault="00A31A0A" w:rsidP="00A35818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</w:rPr>
              <w:t>Smluvní strany svými podpisy stvrzují správnost údajů obsažených v tomto Protokol</w:t>
            </w:r>
            <w:r w:rsidR="00A33842">
              <w:rPr>
                <w:rFonts w:ascii="Arial" w:hAnsi="Arial" w:cs="Arial"/>
              </w:rPr>
              <w:t>u</w:t>
            </w:r>
            <w:r w:rsidRPr="00F04256">
              <w:rPr>
                <w:rFonts w:ascii="Arial" w:hAnsi="Arial" w:cs="Arial"/>
              </w:rPr>
              <w:t xml:space="preserve"> o </w:t>
            </w:r>
            <w:r w:rsidR="00A35818">
              <w:rPr>
                <w:rFonts w:ascii="Arial" w:hAnsi="Arial" w:cs="Arial"/>
              </w:rPr>
              <w:t>kontrole</w:t>
            </w:r>
            <w:r w:rsidRPr="00F04256">
              <w:rPr>
                <w:rFonts w:ascii="Arial" w:hAnsi="Arial" w:cs="Arial"/>
              </w:rPr>
              <w:t>.</w:t>
            </w:r>
          </w:p>
        </w:tc>
      </w:tr>
    </w:tbl>
    <w:tbl>
      <w:tblPr>
        <w:tblW w:w="9462" w:type="dxa"/>
        <w:tblLook w:val="04A0" w:firstRow="1" w:lastRow="0" w:firstColumn="1" w:lastColumn="0" w:noHBand="0" w:noVBand="1"/>
      </w:tblPr>
      <w:tblGrid>
        <w:gridCol w:w="2093"/>
        <w:gridCol w:w="2410"/>
        <w:gridCol w:w="425"/>
        <w:gridCol w:w="1984"/>
        <w:gridCol w:w="2550"/>
      </w:tblGrid>
      <w:tr w:rsidR="00B83A5E" w:rsidRPr="00F04256" w14:paraId="32D19183" w14:textId="77777777" w:rsidTr="00B83A5E">
        <w:tc>
          <w:tcPr>
            <w:tcW w:w="4928" w:type="dxa"/>
            <w:gridSpan w:val="3"/>
          </w:tcPr>
          <w:p w14:paraId="61A38B6C" w14:textId="77777777" w:rsidR="00146E40" w:rsidRDefault="00146E40" w:rsidP="00146E4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28A1D9" w14:textId="77777777" w:rsidR="00146E40" w:rsidRDefault="00146E40" w:rsidP="00146E4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D5E616" w14:textId="77777777" w:rsidR="00B83A5E" w:rsidRPr="00146E40" w:rsidRDefault="00B83A5E" w:rsidP="00146E40">
            <w:pPr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="00146E40">
              <w:rPr>
                <w:rFonts w:ascii="Arial" w:hAnsi="Arial" w:cs="Arial"/>
                <w:b/>
                <w:sz w:val="22"/>
                <w:szCs w:val="22"/>
              </w:rPr>
              <w:t>Objednatele:</w:t>
            </w:r>
          </w:p>
        </w:tc>
        <w:tc>
          <w:tcPr>
            <w:tcW w:w="4534" w:type="dxa"/>
            <w:gridSpan w:val="2"/>
          </w:tcPr>
          <w:p w14:paraId="1FE8B52F" w14:textId="77777777" w:rsidR="00146E40" w:rsidRDefault="00146E40" w:rsidP="00F042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7B81B9" w14:textId="77777777" w:rsidR="00146E40" w:rsidRDefault="00146E40" w:rsidP="00F0425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2C7225" w14:textId="77777777" w:rsidR="00B83A5E" w:rsidRPr="00F04256" w:rsidRDefault="00B83A5E" w:rsidP="00F04256">
            <w:pPr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Pr="00F04256">
              <w:rPr>
                <w:rFonts w:ascii="Arial" w:hAnsi="Arial" w:cs="Arial"/>
                <w:b/>
                <w:sz w:val="22"/>
                <w:szCs w:val="22"/>
              </w:rPr>
              <w:t>Zhotovitele</w:t>
            </w:r>
            <w:r w:rsidRPr="00F04256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223CA69" w14:textId="77777777" w:rsidR="00B83A5E" w:rsidRDefault="00B83A5E" w:rsidP="00B83A5E">
            <w:pPr>
              <w:jc w:val="center"/>
              <w:rPr>
                <w:rFonts w:ascii="Arial" w:hAnsi="Arial" w:cs="Arial"/>
              </w:rPr>
            </w:pPr>
          </w:p>
          <w:p w14:paraId="2218F73D" w14:textId="77777777" w:rsidR="00146E40" w:rsidRPr="00F04256" w:rsidRDefault="00146E40" w:rsidP="00B83A5E">
            <w:pPr>
              <w:jc w:val="center"/>
              <w:rPr>
                <w:rFonts w:ascii="Arial" w:hAnsi="Arial" w:cs="Arial"/>
              </w:rPr>
            </w:pPr>
          </w:p>
        </w:tc>
      </w:tr>
      <w:tr w:rsidR="00B83A5E" w:rsidRPr="00F04256" w14:paraId="45E687EC" w14:textId="77777777" w:rsidTr="00651347">
        <w:tc>
          <w:tcPr>
            <w:tcW w:w="2093" w:type="dxa"/>
          </w:tcPr>
          <w:p w14:paraId="2CC82AD4" w14:textId="77777777" w:rsidR="00B83A5E" w:rsidRPr="00F04256" w:rsidRDefault="00146E40" w:rsidP="0065134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B83A5E" w:rsidRPr="00F04256">
              <w:rPr>
                <w:rFonts w:ascii="Arial" w:hAnsi="Arial" w:cs="Arial"/>
                <w:sz w:val="22"/>
                <w:szCs w:val="22"/>
              </w:rPr>
              <w:t>odpis: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61FD17F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5DB4BDBE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9DFFC3C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0DC7E50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</w:tr>
      <w:tr w:rsidR="00B83A5E" w:rsidRPr="00F04256" w14:paraId="66693F99" w14:textId="77777777" w:rsidTr="00651347">
        <w:tc>
          <w:tcPr>
            <w:tcW w:w="2093" w:type="dxa"/>
          </w:tcPr>
          <w:p w14:paraId="37F93FCD" w14:textId="77777777" w:rsidR="00146E40" w:rsidRDefault="00146E40" w:rsidP="0065134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701177DB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410" w:type="dxa"/>
          </w:tcPr>
          <w:p w14:paraId="69300B56" w14:textId="77777777" w:rsidR="00146E40" w:rsidRDefault="00146E40" w:rsidP="00651347">
            <w:pPr>
              <w:spacing w:before="12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732FC8F7" w14:textId="77777777" w:rsidR="00B83A5E" w:rsidRPr="00F04256" w:rsidRDefault="00BB5670" w:rsidP="00651347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  <w:highlight w:val="yellow"/>
              </w:rPr>
              <w:t>[    ]</w:t>
            </w:r>
          </w:p>
        </w:tc>
        <w:tc>
          <w:tcPr>
            <w:tcW w:w="425" w:type="dxa"/>
          </w:tcPr>
          <w:p w14:paraId="0B3DAD0F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5824DFB4" w14:textId="77777777" w:rsidR="00146E40" w:rsidRDefault="00146E40" w:rsidP="0065134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  <w:p w14:paraId="19A6F2A1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550" w:type="dxa"/>
          </w:tcPr>
          <w:p w14:paraId="34B6D618" w14:textId="77777777" w:rsidR="00146E40" w:rsidRDefault="00146E40" w:rsidP="00651347">
            <w:pPr>
              <w:spacing w:before="12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654014C2" w14:textId="77777777" w:rsidR="00B83A5E" w:rsidRPr="00F04256" w:rsidRDefault="00BB5670" w:rsidP="00651347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  <w:highlight w:val="yellow"/>
              </w:rPr>
              <w:t>[    ]</w:t>
            </w:r>
          </w:p>
        </w:tc>
      </w:tr>
      <w:tr w:rsidR="00146E40" w:rsidRPr="00F04256" w14:paraId="6144FFDE" w14:textId="77777777" w:rsidTr="00651347">
        <w:tc>
          <w:tcPr>
            <w:tcW w:w="2093" w:type="dxa"/>
          </w:tcPr>
          <w:p w14:paraId="6EB9CAB6" w14:textId="77777777" w:rsidR="00146E40" w:rsidRPr="00F04256" w:rsidRDefault="00146E40" w:rsidP="0065134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8A2AB2A" w14:textId="77777777" w:rsidR="00146E40" w:rsidRPr="00F04256" w:rsidRDefault="00146E40" w:rsidP="00651347">
            <w:pPr>
              <w:spacing w:before="12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14:paraId="438D5E9F" w14:textId="77777777" w:rsidR="00146E40" w:rsidRPr="00F04256" w:rsidRDefault="00146E40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2173D6FA" w14:textId="77777777" w:rsidR="00146E40" w:rsidRPr="00F04256" w:rsidRDefault="00146E40" w:rsidP="0065134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0" w:type="dxa"/>
          </w:tcPr>
          <w:p w14:paraId="740AE6CB" w14:textId="77777777" w:rsidR="00146E40" w:rsidRPr="00F04256" w:rsidRDefault="00146E40" w:rsidP="00651347">
            <w:pPr>
              <w:spacing w:before="12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2F18C6E2" w14:textId="77777777" w:rsidR="00B83A5E" w:rsidRPr="00F04256" w:rsidRDefault="00B83A5E">
      <w:pPr>
        <w:rPr>
          <w:rFonts w:ascii="Arial" w:hAnsi="Arial" w:cs="Arial"/>
          <w:sz w:val="22"/>
          <w:szCs w:val="22"/>
        </w:rPr>
      </w:pPr>
    </w:p>
    <w:sectPr w:rsidR="00B83A5E" w:rsidRPr="00F04256" w:rsidSect="00A31A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90" w:right="1417" w:bottom="540" w:left="1417" w:header="708" w:footer="1085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B268C1" w14:textId="77777777" w:rsidR="00EF42FE" w:rsidRDefault="00EF42FE" w:rsidP="000E705A">
      <w:r>
        <w:separator/>
      </w:r>
    </w:p>
  </w:endnote>
  <w:endnote w:type="continuationSeparator" w:id="0">
    <w:p w14:paraId="6AABB001" w14:textId="77777777" w:rsidR="00EF42FE" w:rsidRDefault="00EF42FE" w:rsidP="000E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D25CC" w14:textId="77777777" w:rsidR="00625428" w:rsidRDefault="006254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606CA" w14:textId="77777777" w:rsidR="00146E40" w:rsidRDefault="00146E40" w:rsidP="00146E40">
    <w:pPr>
      <w:pStyle w:val="Zpat"/>
      <w:spacing w:before="120"/>
      <w:jc w:val="center"/>
    </w:pPr>
    <w:r>
      <w:rPr>
        <w:rStyle w:val="slostrnky"/>
        <w:b/>
        <w:bCs/>
        <w:color w:val="000099"/>
        <w:spacing w:val="70"/>
        <w:sz w:val="18"/>
      </w:rPr>
      <w:t>INVESTICE DO VAŠÍ BUDOUCNOSTI</w:t>
    </w:r>
  </w:p>
  <w:p w14:paraId="4E8F27AF" w14:textId="77777777" w:rsidR="00146E40" w:rsidRPr="00146E40" w:rsidRDefault="00146E40" w:rsidP="00146E40">
    <w:pPr>
      <w:pStyle w:val="Zpat"/>
      <w:spacing w:before="120"/>
      <w:jc w:val="center"/>
      <w:rPr>
        <w:b/>
        <w:bCs/>
        <w:color w:val="000099"/>
        <w:spacing w:val="70"/>
        <w:sz w:val="18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  <w:sz w:val="22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\* ARABIC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2FB9F" w14:textId="77777777" w:rsidR="00625428" w:rsidRDefault="006254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81424" w14:textId="77777777" w:rsidR="00EF42FE" w:rsidRDefault="00EF42FE" w:rsidP="000E705A">
      <w:r>
        <w:separator/>
      </w:r>
    </w:p>
  </w:footnote>
  <w:footnote w:type="continuationSeparator" w:id="0">
    <w:p w14:paraId="60789609" w14:textId="77777777" w:rsidR="00EF42FE" w:rsidRDefault="00EF42FE" w:rsidP="000E7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D568C" w14:textId="77777777" w:rsidR="00625428" w:rsidRDefault="006254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8774B" w14:textId="77777777" w:rsidR="000943B2" w:rsidRDefault="00146E40" w:rsidP="00146E40">
    <w:pPr>
      <w:pStyle w:val="Zpat"/>
      <w:spacing w:before="120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4819FE8" wp14:editId="5BE08070">
          <wp:simplePos x="0" y="0"/>
          <wp:positionH relativeFrom="column">
            <wp:posOffset>227965</wp:posOffset>
          </wp:positionH>
          <wp:positionV relativeFrom="paragraph">
            <wp:posOffset>-95885</wp:posOffset>
          </wp:positionV>
          <wp:extent cx="1758950" cy="552450"/>
          <wp:effectExtent l="0" t="0" r="0" b="0"/>
          <wp:wrapTight wrapText="bothSides">
            <wp:wrapPolygon edited="0">
              <wp:start x="0" y="0"/>
              <wp:lineTo x="0" y="20855"/>
              <wp:lineTo x="21288" y="20855"/>
              <wp:lineTo x="21288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707" t="36308" r="16780" b="37598"/>
                  <a:stretch>
                    <a:fillRect/>
                  </a:stretch>
                </pic:blipFill>
                <pic:spPr bwMode="auto">
                  <a:xfrm>
                    <a:off x="0" y="0"/>
                    <a:ext cx="1758950" cy="5524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780B4" w14:textId="77777777" w:rsidR="00625428" w:rsidRDefault="006254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B53538"/>
    <w:multiLevelType w:val="hybridMultilevel"/>
    <w:tmpl w:val="AD900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F7303"/>
    <w:multiLevelType w:val="multilevel"/>
    <w:tmpl w:val="A17EFE5E"/>
    <w:styleLink w:val="Lidl1"/>
    <w:lvl w:ilvl="0">
      <w:start w:val="1"/>
      <w:numFmt w:val="ordinal"/>
      <w:lvlText w:val="%1"/>
      <w:lvlJc w:val="left"/>
      <w:pPr>
        <w:ind w:left="1134" w:hanging="1134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1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113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39A81CD8"/>
    <w:multiLevelType w:val="hybridMultilevel"/>
    <w:tmpl w:val="6A40AC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B3F98"/>
    <w:multiLevelType w:val="multilevel"/>
    <w:tmpl w:val="A17EFE5E"/>
    <w:numStyleLink w:val="Lidl1"/>
  </w:abstractNum>
  <w:num w:numId="1">
    <w:abstractNumId w:val="1"/>
  </w:num>
  <w:num w:numId="2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3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4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5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6">
    <w:abstractNumId w:val="3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7">
    <w:abstractNumId w:val="2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Daniel Handlíř">
    <w15:presenceInfo w15:providerId="AD" w15:userId="S::Daniel.Handlir@lidl.cz::1ec18f90-d50a-4a82-a207-ee3295e4b3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05A"/>
    <w:rsid w:val="000070FA"/>
    <w:rsid w:val="000943B2"/>
    <w:rsid w:val="000C1053"/>
    <w:rsid w:val="000D56B4"/>
    <w:rsid w:val="000E705A"/>
    <w:rsid w:val="000F47BB"/>
    <w:rsid w:val="001002BB"/>
    <w:rsid w:val="00102E22"/>
    <w:rsid w:val="00146E40"/>
    <w:rsid w:val="0018706C"/>
    <w:rsid w:val="001B507D"/>
    <w:rsid w:val="001D0BB3"/>
    <w:rsid w:val="00204347"/>
    <w:rsid w:val="002A1331"/>
    <w:rsid w:val="00375D1E"/>
    <w:rsid w:val="0048618E"/>
    <w:rsid w:val="004B4412"/>
    <w:rsid w:val="004B7CFA"/>
    <w:rsid w:val="005054B6"/>
    <w:rsid w:val="00511629"/>
    <w:rsid w:val="00543372"/>
    <w:rsid w:val="00596444"/>
    <w:rsid w:val="005B6DEE"/>
    <w:rsid w:val="006116EE"/>
    <w:rsid w:val="00625428"/>
    <w:rsid w:val="00651347"/>
    <w:rsid w:val="006A368D"/>
    <w:rsid w:val="006E19AF"/>
    <w:rsid w:val="00722EF6"/>
    <w:rsid w:val="00796B57"/>
    <w:rsid w:val="007D5AB5"/>
    <w:rsid w:val="0082265E"/>
    <w:rsid w:val="00841856"/>
    <w:rsid w:val="008E1C65"/>
    <w:rsid w:val="009439B7"/>
    <w:rsid w:val="00981063"/>
    <w:rsid w:val="00A31A0A"/>
    <w:rsid w:val="00A33842"/>
    <w:rsid w:val="00A35818"/>
    <w:rsid w:val="00B62C86"/>
    <w:rsid w:val="00B83A5E"/>
    <w:rsid w:val="00BB5670"/>
    <w:rsid w:val="00BD3387"/>
    <w:rsid w:val="00C04C58"/>
    <w:rsid w:val="00C21CC0"/>
    <w:rsid w:val="00C437A4"/>
    <w:rsid w:val="00C82FD5"/>
    <w:rsid w:val="00EC75A8"/>
    <w:rsid w:val="00EF42FE"/>
    <w:rsid w:val="00F04256"/>
    <w:rsid w:val="00F653E9"/>
    <w:rsid w:val="00F717BF"/>
    <w:rsid w:val="00FA5E9F"/>
    <w:rsid w:val="00FC100C"/>
    <w:rsid w:val="00FD16E5"/>
    <w:rsid w:val="00FE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CE9783"/>
  <w15:docId w15:val="{66CC3D81-2AC4-42FA-BA25-E1106FA5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705A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96B57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22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96B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96B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Lidl1">
    <w:name w:val="Lidl 1"/>
    <w:uiPriority w:val="99"/>
    <w:rsid w:val="00FC100C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796B57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796B57"/>
    <w:pPr>
      <w:jc w:val="center"/>
    </w:pPr>
    <w:rPr>
      <w:rFonts w:ascii="Arial" w:eastAsia="Times New Roman" w:hAnsi="Arial" w:cs="Arial"/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796B57"/>
    <w:rPr>
      <w:rFonts w:ascii="Arial" w:eastAsia="Times New Roman" w:hAnsi="Arial" w:cs="Arial"/>
      <w:b/>
      <w:bCs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96B57"/>
    <w:pPr>
      <w:ind w:left="720"/>
      <w:contextualSpacing/>
    </w:pPr>
    <w:rPr>
      <w:rFonts w:eastAsia="Times New Roman" w:cs="Times New Roman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96B57"/>
    <w:p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n-US"/>
    </w:rPr>
  </w:style>
  <w:style w:type="paragraph" w:styleId="Zhlav">
    <w:name w:val="header"/>
    <w:basedOn w:val="Normln"/>
    <w:link w:val="ZhlavChar"/>
    <w:uiPriority w:val="99"/>
    <w:unhideWhenUsed/>
    <w:rsid w:val="000E70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705A"/>
    <w:rPr>
      <w:rFonts w:ascii="Times New Roman" w:hAnsi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E70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E705A"/>
    <w:rPr>
      <w:rFonts w:ascii="Times New Roman" w:hAnsi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54B6"/>
    <w:rPr>
      <w:rFonts w:eastAsia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54B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054B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054B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505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146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microsoft.com/office/2011/relationships/people" Target="peop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0594C-CAE9-4BBB-AF6E-6E9809123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</dc:creator>
  <cp:lastModifiedBy>Daniel Handlíř</cp:lastModifiedBy>
  <cp:revision>8</cp:revision>
  <cp:lastPrinted>2014-02-10T07:25:00Z</cp:lastPrinted>
  <dcterms:created xsi:type="dcterms:W3CDTF">2016-09-16T07:00:00Z</dcterms:created>
  <dcterms:modified xsi:type="dcterms:W3CDTF">2022-02-11T12:55:00Z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M11651563/1</vt:lpwstr>
  </property>
  <property fmtid="{D5CDD505-2E9C-101B-9397-08002B2CF9AE}" pid="3" name="WS_REF_OLD">
    <vt:lpwstr>M11651563/1</vt:lpwstr>
  </property>
</Properties>
</file>